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DBBA3" w14:textId="77777777" w:rsidR="00950F81" w:rsidRPr="00BE5FF2" w:rsidRDefault="00950F81" w:rsidP="00950F81">
      <w:pPr>
        <w:spacing w:after="0" w:line="240" w:lineRule="auto"/>
        <w:rPr>
          <w:del w:id="0" w:author="Autor"/>
          <w:rFonts w:eastAsia="Times New Roman" w:cs="Times New Roman"/>
          <w:sz w:val="20"/>
          <w:szCs w:val="20"/>
        </w:rPr>
      </w:pPr>
      <w:bookmarkStart w:id="1" w:name="_GoBack"/>
      <w:bookmarkEnd w:id="1"/>
      <w:del w:id="2" w:author="Autor">
        <w:r w:rsidRPr="00BE5FF2">
          <w:rPr>
            <w:rFonts w:eastAsia="Times New Roman" w:cs="Times New Roman"/>
            <w:b/>
            <w:noProof/>
            <w:szCs w:val="24"/>
          </w:rPr>
          <w:drawing>
            <wp:anchor distT="0" distB="0" distL="114300" distR="114300" simplePos="0" relativeHeight="251661312" behindDoc="0" locked="0" layoutInCell="1" allowOverlap="1" wp14:anchorId="11FA30BD" wp14:editId="462C8100">
              <wp:simplePos x="0" y="0"/>
              <wp:positionH relativeFrom="column">
                <wp:posOffset>10795</wp:posOffset>
              </wp:positionH>
              <wp:positionV relativeFrom="paragraph">
                <wp:posOffset>86995</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del>
      <w:ins w:id="3" w:author="Autor">
        <w:r w:rsidR="00016F48"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sidDel="00E701EB">
        <w:rPr>
          <w:rFonts w:eastAsia="Times New Roman" w:cs="Times New Roman"/>
          <w:sz w:val="20"/>
          <w:szCs w:val="20"/>
        </w:rPr>
        <w:t xml:space="preserve"> </w:t>
      </w:r>
      <w:del w:id="4" w:author="Autor">
        <w:r w:rsidRPr="00BE5FF2">
          <w:rPr>
            <w:rFonts w:eastAsia="Times New Roman" w:cs="Times New Roman"/>
            <w:sz w:val="20"/>
            <w:szCs w:val="20"/>
          </w:rPr>
          <w:tab/>
        </w:r>
        <w:r w:rsidRPr="00BE5FF2">
          <w:rPr>
            <w:rFonts w:eastAsia="Times New Roman" w:cs="Times New Roman"/>
            <w:sz w:val="20"/>
            <w:szCs w:val="20"/>
          </w:rPr>
          <w:tab/>
        </w:r>
      </w:del>
    </w:p>
    <w:p w14:paraId="0AF41F81" w14:textId="77777777" w:rsidR="00950F81" w:rsidRPr="00BE5FF2" w:rsidRDefault="00950F81" w:rsidP="00950F81">
      <w:pPr>
        <w:spacing w:after="0" w:line="240" w:lineRule="auto"/>
        <w:rPr>
          <w:del w:id="5" w:author="Autor"/>
          <w:rFonts w:eastAsia="Times New Roman" w:cs="Times New Roman"/>
          <w:sz w:val="20"/>
          <w:szCs w:val="20"/>
        </w:rPr>
      </w:pPr>
    </w:p>
    <w:p w14:paraId="7A901004" w14:textId="52694FAF" w:rsidR="00950F81" w:rsidRPr="003A458D" w:rsidRDefault="00950F81" w:rsidP="00950F81">
      <w:pPr>
        <w:spacing w:after="0" w:line="240" w:lineRule="auto"/>
        <w:rPr>
          <w:sz w:val="20"/>
          <w:rPrChange w:id="6" w:author="Autor">
            <w:rPr>
              <w:b/>
              <w:sz w:val="20"/>
            </w:rPr>
          </w:rPrChange>
        </w:rPr>
      </w:pPr>
      <w:del w:id="7" w:author="Auto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delText xml:space="preserve">    </w:delText>
        </w:r>
        <w:r w:rsidRPr="00BE5FF2">
          <w:rPr>
            <w:rFonts w:eastAsia="Times New Roman" w:cs="Times New Roman"/>
            <w:sz w:val="20"/>
            <w:szCs w:val="20"/>
          </w:rPr>
          <w:tab/>
        </w:r>
      </w:del>
      <w:r w:rsidRPr="00BE5FF2">
        <w:rPr>
          <w:rFonts w:eastAsia="Times New Roman" w:cs="Times New Roman"/>
          <w:sz w:val="20"/>
          <w:szCs w:val="20"/>
        </w:rPr>
        <w:tab/>
      </w:r>
      <w:r w:rsidRPr="00BE5FF2">
        <w:rPr>
          <w:rFonts w:eastAsia="Times New Roman" w:cs="Times New Roman"/>
          <w:sz w:val="20"/>
          <w:szCs w:val="20"/>
        </w:rPr>
        <w:tab/>
      </w:r>
    </w:p>
    <w:p w14:paraId="43D8E7A1" w14:textId="77777777" w:rsidR="00541BB8" w:rsidRPr="003A458D" w:rsidRDefault="00541BB8" w:rsidP="003A458D">
      <w:pPr>
        <w:spacing w:after="0" w:line="240" w:lineRule="auto"/>
        <w:ind w:right="6802"/>
        <w:jc w:val="center"/>
        <w:rPr>
          <w:rFonts w:ascii="Arial" w:hAnsi="Arial"/>
          <w:sz w:val="20"/>
          <w:rPrChange w:id="8" w:author="Autor">
            <w:rPr>
              <w:b/>
              <w:sz w:val="20"/>
            </w:rPr>
          </w:rPrChange>
        </w:rPr>
        <w:pPrChange w:id="9" w:author="Autor">
          <w:pPr>
            <w:spacing w:after="0" w:line="240" w:lineRule="auto"/>
          </w:pPr>
        </w:pPrChange>
      </w:pPr>
    </w:p>
    <w:p w14:paraId="36E10927" w14:textId="77777777" w:rsidR="00541BB8" w:rsidRPr="003A458D" w:rsidRDefault="00541BB8" w:rsidP="003A458D">
      <w:pPr>
        <w:spacing w:after="0" w:line="240" w:lineRule="auto"/>
        <w:ind w:right="6802"/>
        <w:jc w:val="center"/>
        <w:rPr>
          <w:rFonts w:ascii="Arial" w:hAnsi="Arial"/>
          <w:sz w:val="20"/>
          <w:rPrChange w:id="10" w:author="Autor">
            <w:rPr>
              <w:b/>
              <w:sz w:val="20"/>
            </w:rPr>
          </w:rPrChange>
        </w:rPr>
        <w:pPrChange w:id="11" w:author="Autor">
          <w:pPr>
            <w:spacing w:after="0" w:line="240" w:lineRule="auto"/>
          </w:pPr>
        </w:pPrChange>
      </w:pPr>
    </w:p>
    <w:p w14:paraId="7D09194C" w14:textId="77777777" w:rsidR="00541BB8" w:rsidRPr="003A458D" w:rsidRDefault="00541BB8" w:rsidP="003A458D">
      <w:pPr>
        <w:spacing w:after="0" w:line="240" w:lineRule="auto"/>
        <w:ind w:right="6802"/>
        <w:jc w:val="center"/>
        <w:rPr>
          <w:rFonts w:ascii="Arial" w:hAnsi="Arial"/>
          <w:sz w:val="20"/>
          <w:rPrChange w:id="12" w:author="Autor">
            <w:rPr>
              <w:b/>
              <w:sz w:val="20"/>
            </w:rPr>
          </w:rPrChange>
        </w:rPr>
        <w:pPrChange w:id="13" w:author="Autor">
          <w:pPr>
            <w:spacing w:after="0" w:line="240" w:lineRule="auto"/>
          </w:pPr>
        </w:pPrChange>
      </w:pPr>
    </w:p>
    <w:p w14:paraId="1452B33D" w14:textId="77777777" w:rsidR="00541BB8" w:rsidRPr="003A458D" w:rsidRDefault="00541BB8" w:rsidP="003A458D">
      <w:pPr>
        <w:spacing w:after="0" w:line="240" w:lineRule="auto"/>
        <w:ind w:right="6802"/>
        <w:jc w:val="center"/>
        <w:rPr>
          <w:rFonts w:ascii="Arial" w:hAnsi="Arial"/>
          <w:sz w:val="20"/>
          <w:rPrChange w:id="14" w:author="Autor">
            <w:rPr>
              <w:b/>
              <w:sz w:val="20"/>
            </w:rPr>
          </w:rPrChange>
        </w:rPr>
        <w:pPrChange w:id="15" w:author="Autor">
          <w:pPr>
            <w:spacing w:after="0" w:line="240" w:lineRule="auto"/>
          </w:pPr>
        </w:pPrChange>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3A458D" w:rsidRDefault="00016F48" w:rsidP="00016F48">
      <w:pPr>
        <w:spacing w:after="0" w:line="240" w:lineRule="auto"/>
        <w:ind w:right="6802"/>
        <w:jc w:val="center"/>
        <w:rPr>
          <w:b/>
          <w:sz w:val="40"/>
          <w:rPrChange w:id="16" w:author="Autor">
            <w:rPr>
              <w:b/>
              <w:sz w:val="20"/>
            </w:rPr>
          </w:rPrChange>
        </w:rPr>
      </w:pPr>
      <w:r w:rsidRPr="00BE5FF2">
        <w:rPr>
          <w:rFonts w:ascii="Arial" w:eastAsia="Times New Roman" w:hAnsi="Arial" w:cs="Arial"/>
          <w:sz w:val="20"/>
          <w:szCs w:val="20"/>
        </w:rPr>
        <w:t>rozvoja</w:t>
      </w:r>
    </w:p>
    <w:p w14:paraId="2D22D2C7" w14:textId="77777777" w:rsidR="00950F81" w:rsidRPr="001C6A00" w:rsidRDefault="00950F81" w:rsidP="00950F81">
      <w:pPr>
        <w:spacing w:after="0" w:line="240" w:lineRule="auto"/>
        <w:jc w:val="center"/>
        <w:rPr>
          <w:del w:id="17" w:author="Autor"/>
          <w:b/>
          <w:sz w:val="40"/>
        </w:rPr>
      </w:pP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A458D">
            <w:rPr>
              <w:rFonts w:eastAsia="Times New Roman" w:cs="Times New Roman"/>
              <w:b/>
              <w:sz w:val="40"/>
              <w:szCs w:val="20"/>
            </w:rPr>
            <w:t>22</w:t>
          </w:r>
        </w:sdtContent>
      </w:sdt>
    </w:p>
    <w:p w14:paraId="08E39680" w14:textId="4767FB43"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A458D">
            <w:rPr>
              <w:rFonts w:eastAsia="Times New Roman" w:cs="Times New Roman"/>
              <w:b/>
              <w:sz w:val="32"/>
              <w:szCs w:val="32"/>
            </w:rPr>
            <w:t>2</w:t>
          </w:r>
        </w:sdtContent>
      </w:sdt>
    </w:p>
    <w:p w14:paraId="2E291F0D" w14:textId="2804D1D0" w:rsidR="00A60C15" w:rsidRPr="00FD028A" w:rsidRDefault="00A60C15" w:rsidP="00A60C15">
      <w:pPr>
        <w:spacing w:after="0" w:line="240" w:lineRule="auto"/>
        <w:jc w:val="center"/>
        <w:rPr>
          <w:ins w:id="18" w:author="Autor"/>
          <w:rFonts w:eastAsia="Times New Roman" w:cs="Times New Roman"/>
          <w:b/>
          <w:sz w:val="20"/>
          <w:szCs w:val="20"/>
        </w:rPr>
      </w:pPr>
      <w:ins w:id="19" w:author="Autor">
        <w:r>
          <w:rPr>
            <w:rFonts w:eastAsia="Times New Roman" w:cs="Times New Roman"/>
            <w:b/>
            <w:sz w:val="20"/>
            <w:szCs w:val="20"/>
          </w:rPr>
          <w:t>(Úprava textu k Metodickému výkladu CKO č. 8)</w:t>
        </w:r>
      </w:ins>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1C6A00">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1C6A00">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1C6A00">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1C6A00">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77777777" w:rsidR="00950F81" w:rsidRDefault="00950F81" w:rsidP="00950F81">
            <w:pPr>
              <w:jc w:val="both"/>
              <w:rPr>
                <w:szCs w:val="20"/>
              </w:rPr>
            </w:pPr>
            <w:r>
              <w:rPr>
                <w:szCs w:val="20"/>
              </w:rPr>
              <w:t xml:space="preserve">Úrad podpredsedu vlády  SR pre investície a informatizáciu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1C6A00">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F8719C"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3A458D">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1C6A00">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7DF890BE" w:rsidR="00D84FE7" w:rsidRPr="00D84FE7" w:rsidRDefault="00F8719C" w:rsidP="00D84FE7">
            <w:pPr>
              <w:jc w:val="both"/>
              <w:rPr>
                <w:rFonts w:eastAsia="Times New Roman" w:cs="Times New Roman"/>
                <w:szCs w:val="20"/>
              </w:rPr>
            </w:pPr>
            <w:sdt>
              <w:sdtPr>
                <w:rPr>
                  <w:rFonts w:eastAsia="Times New Roman" w:cs="Times New Roman"/>
                  <w:szCs w:val="20"/>
                </w:rPr>
                <w:id w:val="88820667"/>
                <w:placeholder>
                  <w:docPart w:val="F05EFD0A53204E4096FB6FA7068E99BA"/>
                </w:placeholder>
                <w:date w:fullDate="2018-10-31T00:00:00Z">
                  <w:dateFormat w:val="dd.MM.yyyy"/>
                  <w:lid w:val="sk-SK"/>
                  <w:storeMappedDataAs w:val="dateTime"/>
                  <w:calendar w:val="gregorian"/>
                </w:date>
              </w:sdtPr>
              <w:sdtEndPr/>
              <w:sdtContent>
                <w:r w:rsidR="003A458D">
                  <w:rPr>
                    <w:rFonts w:eastAsia="Times New Roman" w:cs="Times New Roman"/>
                    <w:szCs w:val="20"/>
                  </w:rPr>
                  <w:t>31.10.2018</w:t>
                </w:r>
              </w:sdtContent>
            </w:sdt>
          </w:p>
        </w:tc>
      </w:tr>
      <w:tr w:rsidR="00D84FE7" w:rsidRPr="00D84FE7" w14:paraId="7918AEA8" w14:textId="77777777" w:rsidTr="001C6A00">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51F236D9" w:rsidR="00D84FE7" w:rsidRPr="00D84FE7" w:rsidRDefault="00F8719C" w:rsidP="00D84FE7">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18-10-31T00:00:00Z">
                  <w:dateFormat w:val="dd.MM.yyyy"/>
                  <w:lid w:val="sk-SK"/>
                  <w:storeMappedDataAs w:val="dateTime"/>
                  <w:calendar w:val="gregorian"/>
                </w:date>
              </w:sdtPr>
              <w:sdtEndPr/>
              <w:sdtContent>
                <w:r w:rsidR="003A458D">
                  <w:rPr>
                    <w:rFonts w:eastAsia="Times New Roman" w:cs="Times New Roman"/>
                    <w:szCs w:val="20"/>
                  </w:rPr>
                  <w:t>31.10.2018</w:t>
                </w:r>
              </w:sdtContent>
            </w:sdt>
          </w:p>
        </w:tc>
      </w:tr>
      <w:tr w:rsidR="00D84FE7" w:rsidRPr="00D84FE7" w14:paraId="571624D2" w14:textId="77777777" w:rsidTr="001C6A00">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ins w:id="20" w:author="Autor"/>
          <w:b/>
        </w:rPr>
      </w:pPr>
    </w:p>
    <w:p w14:paraId="5661FA3A" w14:textId="77777777" w:rsidR="00883EC0" w:rsidRDefault="00883EC0" w:rsidP="00EF3EDE">
      <w:pPr>
        <w:pBdr>
          <w:bottom w:val="single" w:sz="12" w:space="1" w:color="auto"/>
        </w:pBdr>
        <w:spacing w:after="0"/>
        <w:rPr>
          <w:ins w:id="21" w:author="Autor"/>
          <w:i/>
        </w:rPr>
      </w:pPr>
    </w:p>
    <w:p w14:paraId="263C0FE8" w14:textId="2D9208A2" w:rsidR="00EF3EDE" w:rsidRPr="00EF3EDE" w:rsidRDefault="00EF3EDE" w:rsidP="00EF3EDE">
      <w:pPr>
        <w:pBdr>
          <w:bottom w:val="single" w:sz="12" w:space="1" w:color="auto"/>
        </w:pBdr>
        <w:spacing w:after="0"/>
        <w:rPr>
          <w:b/>
          <w:i/>
        </w:rPr>
      </w:pPr>
      <w:r w:rsidRPr="00EF3EDE">
        <w:rPr>
          <w:i/>
        </w:rPr>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1C6A00">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1C6A00">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1C6A00">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35E9B6D1"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 xml:space="preserve">v písomnej forme. V prípade nepreukázania </w:t>
      </w:r>
      <w:r>
        <w:lastRenderedPageBreak/>
        <w:t>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48A722FA" w:rsidR="006C4052" w:rsidRDefault="006C4052" w:rsidP="006C4052">
      <w:pPr>
        <w:spacing w:before="240"/>
        <w:jc w:val="both"/>
      </w:pPr>
      <w:r>
        <w:rPr>
          <w:b/>
        </w:rPr>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 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77777777"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5D15E550" w14:textId="25170038" w:rsidR="006C4052" w:rsidRDefault="006C4052" w:rsidP="006C4052">
      <w:pPr>
        <w:spacing w:before="240"/>
        <w:ind w:firstLine="708"/>
        <w:jc w:val="both"/>
      </w:pPr>
      <w:r>
        <w:t>V súlade s ustanovením § 25 ods. 2 zákona o príspevku z EŠIF právny nárok na</w:t>
      </w:r>
      <w:r w:rsidR="004015B6">
        <w:t> </w:t>
      </w:r>
      <w:r>
        <w:t>poskytnutie príspevku vzniká nadobudnutím účinnosti zmluvy o poskytnutí nenávratného finančného príspevku. Poskytnutie príspevku na základe zmluvy je viazané na splnenie podmienok dohodnutých v zmluve.</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DB100CC"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ins w:id="22" w:author="Autor"/>
          <w:color w:val="FF0000"/>
          <w:sz w:val="20"/>
          <w:szCs w:val="20"/>
        </w:rPr>
      </w:pPr>
    </w:p>
    <w:p w14:paraId="7E1820F3" w14:textId="77777777" w:rsidR="00262349" w:rsidRDefault="00262349" w:rsidP="00262349">
      <w:pPr>
        <w:spacing w:before="240"/>
        <w:jc w:val="both"/>
        <w:rPr>
          <w:ins w:id="23" w:author="Autor"/>
          <w:color w:val="FF0000"/>
          <w:sz w:val="20"/>
          <w:szCs w:val="20"/>
        </w:rPr>
      </w:pPr>
    </w:p>
    <w:p w14:paraId="59FBFB67" w14:textId="03FF8EDB" w:rsidR="00262349" w:rsidRDefault="00262349" w:rsidP="00262349">
      <w:pPr>
        <w:spacing w:before="240"/>
        <w:jc w:val="both"/>
        <w:rPr>
          <w:ins w:id="24" w:author="Autor"/>
        </w:rPr>
      </w:pPr>
      <w:ins w:id="25"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729547BF" w14:textId="77777777" w:rsidR="00262349" w:rsidRDefault="00262349" w:rsidP="006C4052">
      <w:pPr>
        <w:spacing w:before="240"/>
        <w:jc w:val="both"/>
        <w:rPr>
          <w:ins w:id="26" w:author="Autor"/>
        </w:rPr>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pPr>
        <w:rPr>
          <w:ins w:id="27" w:author="Autor"/>
        </w:rPr>
      </w:pPr>
      <w:r>
        <w:t xml:space="preserve">                                                                                      (odtlačok úradnej pečiatky)</w:t>
      </w:r>
    </w:p>
    <w:p w14:paraId="66D84C3F" w14:textId="28E7ABF6" w:rsidR="00262349" w:rsidRDefault="00262349" w:rsidP="001C6A00">
      <w:pPr>
        <w:rPr>
          <w:ins w:id="28" w:author="Autor"/>
        </w:rPr>
      </w:pPr>
    </w:p>
    <w:p w14:paraId="6C321A8C" w14:textId="77777777" w:rsidR="00262349" w:rsidRDefault="00262349" w:rsidP="00262349">
      <w:pPr>
        <w:spacing w:before="240"/>
        <w:jc w:val="both"/>
        <w:rPr>
          <w:ins w:id="29" w:author="Autor"/>
          <w:color w:val="FF0000"/>
          <w:sz w:val="20"/>
          <w:szCs w:val="20"/>
        </w:rPr>
      </w:pPr>
      <w:ins w:id="30" w:author="Autor">
        <w:r>
          <w:rPr>
            <w:color w:val="FF0000"/>
            <w:sz w:val="20"/>
            <w:szCs w:val="20"/>
          </w:rPr>
          <w:t>Pozn. Alternatíva č. 2 v prípade rozhodnutia vydávaného elektronicky:</w:t>
        </w:r>
      </w:ins>
    </w:p>
    <w:p w14:paraId="56408702" w14:textId="77777777" w:rsidR="00262349" w:rsidRDefault="00262349" w:rsidP="00262349">
      <w:pPr>
        <w:pStyle w:val="Default"/>
        <w:rPr>
          <w:ins w:id="31" w:author="Autor"/>
          <w:color w:val="auto"/>
          <w:sz w:val="23"/>
          <w:szCs w:val="23"/>
          <w:vertAlign w:val="superscript"/>
        </w:rPr>
      </w:pPr>
      <w:ins w:id="32"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04882F19" w14:textId="77777777" w:rsidR="00262349" w:rsidRDefault="00262349" w:rsidP="00262349">
      <w:pPr>
        <w:rPr>
          <w:ins w:id="33" w:author="Autor"/>
          <w:color w:val="1F497D"/>
          <w:sz w:val="22"/>
        </w:rPr>
      </w:pPr>
    </w:p>
    <w:p w14:paraId="77837D9D" w14:textId="77777777" w:rsidR="00262349" w:rsidRDefault="00262349" w:rsidP="00262349">
      <w:pPr>
        <w:spacing w:before="240"/>
        <w:jc w:val="both"/>
        <w:rPr>
          <w:ins w:id="34" w:author="Autor"/>
        </w:rPr>
      </w:pPr>
    </w:p>
    <w:p w14:paraId="0A76DE55" w14:textId="77777777" w:rsidR="00262349" w:rsidRDefault="00262349" w:rsidP="00262349">
      <w:pPr>
        <w:rPr>
          <w:ins w:id="35" w:author="Autor"/>
        </w:rPr>
      </w:pPr>
    </w:p>
    <w:p w14:paraId="5ABCCAAA" w14:textId="77777777" w:rsidR="00262349" w:rsidRPr="001C6A00" w:rsidRDefault="00262349" w:rsidP="001C6A00">
      <w:pPr>
        <w:rPr>
          <w:b/>
        </w:rPr>
      </w:pP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534A0771" w:rsidR="00EF3EDE" w:rsidRPr="008C1C29" w:rsidRDefault="006C4052" w:rsidP="006C4052">
      <w:pPr>
        <w:jc w:val="both"/>
      </w:pPr>
      <w:r>
        <w:t>Riadiaci orgán (........identifikácia RO) na základe výsledkov konania o  žiadosti o poskytnutie nenávratného finančného príspevok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1C6A00">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1C6A00">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1C6A00">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17C9F7F0"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 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7777777"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0B3F3888" w14:textId="1CF345E4"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 je viazané na splnenie podmienok dohodnutých v zmluve.</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0A618CA6" w14:textId="77777777" w:rsidR="006C4052" w:rsidRDefault="006C4052" w:rsidP="006C4052">
      <w:pPr>
        <w:spacing w:before="240"/>
        <w:jc w:val="both"/>
      </w:pPr>
      <w:r>
        <w:t xml:space="preserve">Toto rozhodnutie je preskúmateľné súdom. </w:t>
      </w:r>
    </w:p>
    <w:p w14:paraId="20586583" w14:textId="77777777" w:rsidR="000B055C" w:rsidRDefault="000B055C" w:rsidP="000B055C">
      <w:pPr>
        <w:spacing w:before="240"/>
        <w:jc w:val="both"/>
        <w:rPr>
          <w:ins w:id="36" w:author="Autor"/>
        </w:rPr>
      </w:pPr>
      <w:ins w:id="37"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22A7D475" w14:textId="7F345D73" w:rsidR="002607DB" w:rsidRDefault="002607DB" w:rsidP="00EF3EDE"/>
    <w:p w14:paraId="16F207FB" w14:textId="77777777" w:rsidR="002607DB" w:rsidRDefault="002607DB" w:rsidP="00EF3EDE"/>
    <w:p w14:paraId="251E1779" w14:textId="77777777" w:rsidR="00EF3EDE" w:rsidRDefault="00EF3EDE" w:rsidP="00EF3EDE"/>
    <w:p w14:paraId="7844344E" w14:textId="07EEEB1A" w:rsidR="000B055C" w:rsidRDefault="000B055C" w:rsidP="000B055C">
      <w:pPr>
        <w:spacing w:before="240"/>
        <w:jc w:val="both"/>
        <w:rPr>
          <w:ins w:id="38" w:author="Autor"/>
          <w:color w:val="FF0000"/>
          <w:sz w:val="20"/>
          <w:szCs w:val="20"/>
        </w:rPr>
      </w:pPr>
      <w:ins w:id="39" w:author="Autor">
        <w:r>
          <w:rPr>
            <w:color w:val="FF0000"/>
            <w:sz w:val="20"/>
            <w:szCs w:val="20"/>
          </w:rPr>
          <w:t>Pozn. Alternatíva č. 2 v prípade rozhodnutia vydávaného elektronicky:</w:t>
        </w:r>
      </w:ins>
    </w:p>
    <w:p w14:paraId="21F69FFC" w14:textId="77777777" w:rsidR="000B055C" w:rsidRDefault="000B055C" w:rsidP="000B055C">
      <w:pPr>
        <w:pStyle w:val="Default"/>
        <w:rPr>
          <w:ins w:id="40" w:author="Autor"/>
          <w:color w:val="auto"/>
          <w:sz w:val="23"/>
          <w:szCs w:val="23"/>
          <w:vertAlign w:val="superscript"/>
        </w:rPr>
      </w:pPr>
      <w:ins w:id="41"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0D6440D8" w14:textId="77777777" w:rsidR="000B055C" w:rsidRDefault="000B055C" w:rsidP="000B055C">
      <w:pPr>
        <w:rPr>
          <w:ins w:id="42" w:author="Autor"/>
          <w:color w:val="1F497D"/>
          <w:sz w:val="22"/>
        </w:rPr>
      </w:pPr>
    </w:p>
    <w:p w14:paraId="5F8A07E3" w14:textId="77777777" w:rsidR="000B055C" w:rsidRDefault="000B055C" w:rsidP="000B055C">
      <w:pPr>
        <w:spacing w:before="240"/>
        <w:jc w:val="both"/>
        <w:rPr>
          <w:ins w:id="43" w:author="Autor"/>
        </w:rPr>
      </w:pPr>
    </w:p>
    <w:p w14:paraId="0E773096" w14:textId="77777777" w:rsidR="00EF3EDE" w:rsidRDefault="00EF3EDE" w:rsidP="00EF3EDE">
      <w:pPr>
        <w:rPr>
          <w:ins w:id="44" w:author="Autor"/>
        </w:rPr>
      </w:pPr>
    </w:p>
    <w:p w14:paraId="0D8FA3BE" w14:textId="77777777" w:rsidR="00EF3EDE" w:rsidRDefault="00EF3EDE" w:rsidP="00EF3EDE">
      <w:pPr>
        <w:rPr>
          <w:ins w:id="45" w:author="Autor"/>
        </w:rPr>
      </w:pPr>
    </w:p>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1C6A00">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1C6A00">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1C6A00">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363FB808"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4583EE1C" w:rsidR="006C4052" w:rsidRDefault="006C4052" w:rsidP="006C4052">
      <w:pPr>
        <w:pStyle w:val="Odsekzoznamu"/>
        <w:numPr>
          <w:ilvl w:val="0"/>
          <w:numId w:val="14"/>
        </w:numPr>
        <w:spacing w:before="240"/>
        <w:jc w:val="both"/>
        <w:rPr>
          <w:color w:val="FF0000"/>
          <w:sz w:val="18"/>
          <w:szCs w:val="18"/>
        </w:rPr>
      </w:pPr>
      <w:r>
        <w:t xml:space="preserve">zastavil v súlade s § 20 ods. 1 písm. a) zákona o príspevku z EŠIF konanie o žiadosti na 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ins w:id="46" w:author="Autor"/>
          <w:color w:val="FF0000"/>
          <w:sz w:val="18"/>
          <w:szCs w:val="18"/>
        </w:rPr>
      </w:pPr>
      <w:r>
        <w:t xml:space="preserve">zastavil v súlade s § 20 ods. 1 písm. </w:t>
      </w:r>
      <w:ins w:id="47" w:author="Autor">
        <w:r>
          <w:t xml:space="preserve">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ins>
    </w:p>
    <w:p w14:paraId="4294C1C4" w14:textId="091F2DB4" w:rsidR="00F22CA7" w:rsidRDefault="00F22CA7" w:rsidP="00F22CA7">
      <w:pPr>
        <w:pStyle w:val="Odsekzoznamu"/>
        <w:numPr>
          <w:ilvl w:val="0"/>
          <w:numId w:val="14"/>
        </w:numPr>
        <w:spacing w:before="240"/>
        <w:jc w:val="both"/>
        <w:rPr>
          <w:ins w:id="48" w:author="Autor"/>
          <w:color w:val="FF0000"/>
          <w:sz w:val="18"/>
          <w:szCs w:val="18"/>
        </w:rPr>
      </w:pPr>
      <w:ins w:id="49" w:author="Auto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 mŕtveho.</w:t>
        </w:r>
      </w:ins>
    </w:p>
    <w:p w14:paraId="6C336B38" w14:textId="0826DE2D" w:rsidR="006C4052" w:rsidRDefault="006C4052" w:rsidP="006C4052">
      <w:pPr>
        <w:pStyle w:val="Odsekzoznamu"/>
        <w:numPr>
          <w:ilvl w:val="0"/>
          <w:numId w:val="14"/>
        </w:numPr>
        <w:spacing w:before="240"/>
        <w:jc w:val="both"/>
        <w:rPr>
          <w:color w:val="FF0000"/>
          <w:sz w:val="18"/>
          <w:szCs w:val="18"/>
        </w:rPr>
      </w:pPr>
      <w:ins w:id="50" w:author="Autor">
        <w:r>
          <w:t xml:space="preserve">zastavil v súlade s § 20 ods. 1 písm. </w:t>
        </w:r>
      </w:ins>
      <w:r>
        <w:t xml:space="preserve">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43C07CEA" w:rsidR="006C4052" w:rsidRDefault="006C4052" w:rsidP="006C4052">
      <w:pPr>
        <w:pStyle w:val="Odsekzoznamu"/>
        <w:numPr>
          <w:ilvl w:val="0"/>
          <w:numId w:val="14"/>
        </w:numPr>
        <w:spacing w:before="240"/>
        <w:jc w:val="both"/>
        <w:rPr>
          <w:color w:val="FF0000"/>
          <w:sz w:val="18"/>
          <w:szCs w:val="18"/>
        </w:rPr>
      </w:pPr>
      <w:r>
        <w:t>zastavil v súlade s § 20 ods. 1 písm. d) zákona o príspevku z EŠIF, nakoľko žiadateľ na základe výzvy riadiaceho orgánu na doplnenie chýbajúcich náležitostí žiadosti doručil požadované dokumenty po lehote určenej vo výzve na doplnenie chýbajúcich náležitostí/</w:t>
      </w:r>
      <w:r>
        <w:rPr>
          <w:u w:val="single"/>
        </w:rPr>
        <w:t>alternatívne</w:t>
      </w:r>
      <w:r>
        <w:t xml:space="preserve"> žiadateľ na základe výzvy riadiaceho orgánu na doplnenie chýbajúcich náležitostí žiadosti v stanovenej lehote nepredložil žiadne vyžadované náležitosti/</w:t>
      </w:r>
      <w:r>
        <w:rPr>
          <w:u w:val="single"/>
        </w:rPr>
        <w:t>alternatívne</w:t>
      </w:r>
      <w:r>
        <w:t xml:space="preserve"> na základe výzvy riadiaceho orgánu na doplnenie chýbajúcich náležitostí žiadosti neodstránil pochybnosti o pravdivosti alebo úplnosti žiadosti, nakoľko....</w:t>
      </w:r>
      <w:r>
        <w:rPr>
          <w:color w:val="FF0000"/>
          <w:sz w:val="18"/>
          <w:szCs w:val="18"/>
        </w:rPr>
        <w:t>(pozn. doplnil dôvody, pre ktoré dochádza k zastaveniu konania).</w:t>
      </w:r>
    </w:p>
    <w:p w14:paraId="0E2D287A" w14:textId="4A85029C" w:rsidR="006C4052" w:rsidRDefault="006C4052" w:rsidP="006C4052">
      <w:pPr>
        <w:spacing w:before="240"/>
        <w:jc w:val="both"/>
      </w:pPr>
      <w:r>
        <w:rPr>
          <w:b/>
        </w:rPr>
        <w:t xml:space="preserve">Poučenie o opravnom prostriedku: </w:t>
      </w:r>
      <w:r>
        <w:t>Proti tomuto rozhodnutiu nie je v súlade s § 22 ods. 7 písm. b) zákona o príspevku z EŠIF možné podať odvolanie. Žiadateľ je oprávnený podať podnet na preskúmanie rozhodnutia mimo odvolacieho konania v súlade s podmienkami uvedenými v § 24 zákona o príspevku z EŠIF.</w:t>
      </w:r>
    </w:p>
    <w:p w14:paraId="75768597" w14:textId="77777777" w:rsidR="006C4052" w:rsidRDefault="006C4052" w:rsidP="006C4052">
      <w:pPr>
        <w:spacing w:before="240"/>
        <w:jc w:val="both"/>
      </w:pPr>
      <w:r>
        <w:t xml:space="preserve">Toto rozhodnutie je preskúmateľné súdom. </w:t>
      </w:r>
    </w:p>
    <w:p w14:paraId="435E4901" w14:textId="77777777" w:rsidR="002607DB" w:rsidRDefault="002607DB" w:rsidP="002607DB">
      <w:pPr>
        <w:spacing w:before="240"/>
        <w:jc w:val="both"/>
        <w:rPr>
          <w:ins w:id="51" w:author="Autor"/>
        </w:rPr>
      </w:pPr>
      <w:ins w:id="52"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t xml:space="preserve">                                                                                    (odtlačok úradnej pečiatky)</w:t>
      </w:r>
    </w:p>
    <w:p w14:paraId="4210FD75" w14:textId="2BFCECD8" w:rsidR="002607DB" w:rsidRDefault="00EF3EDE" w:rsidP="002607DB">
      <w:pPr>
        <w:spacing w:before="240"/>
        <w:jc w:val="both"/>
        <w:rPr>
          <w:ins w:id="53" w:author="Autor"/>
          <w:color w:val="FF0000"/>
          <w:sz w:val="20"/>
          <w:szCs w:val="20"/>
        </w:rPr>
      </w:pPr>
      <w:del w:id="54" w:author="Autor">
        <w:r>
          <w:lastRenderedPageBreak/>
          <w:delText xml:space="preserve">  </w:delText>
        </w:r>
      </w:del>
      <w:ins w:id="55" w:author="Autor">
        <w:r>
          <w:t xml:space="preserve">  </w:t>
        </w:r>
        <w:r w:rsidR="002607DB">
          <w:rPr>
            <w:color w:val="FF0000"/>
            <w:sz w:val="20"/>
            <w:szCs w:val="20"/>
          </w:rPr>
          <w:t>Pozn. Alternatíva č. 2 v prípade rozhodnutia vydávaného elektronicky:</w:t>
        </w:r>
      </w:ins>
    </w:p>
    <w:p w14:paraId="22BE5870" w14:textId="77777777" w:rsidR="002607DB" w:rsidRDefault="002607DB" w:rsidP="002607DB">
      <w:pPr>
        <w:pStyle w:val="Default"/>
        <w:rPr>
          <w:ins w:id="56" w:author="Autor"/>
          <w:color w:val="auto"/>
          <w:sz w:val="23"/>
          <w:szCs w:val="23"/>
          <w:vertAlign w:val="superscript"/>
        </w:rPr>
      </w:pPr>
      <w:ins w:id="57"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7B539115" w14:textId="77777777" w:rsidR="002607DB" w:rsidRDefault="002607DB" w:rsidP="002607DB">
      <w:pPr>
        <w:rPr>
          <w:ins w:id="58" w:author="Autor"/>
          <w:color w:val="1F497D"/>
          <w:sz w:val="22"/>
        </w:rPr>
      </w:pPr>
    </w:p>
    <w:p w14:paraId="4FF1CF02" w14:textId="77777777" w:rsidR="002607DB" w:rsidRDefault="002607DB" w:rsidP="002607DB">
      <w:pPr>
        <w:spacing w:before="240"/>
        <w:jc w:val="both"/>
        <w:rPr>
          <w:ins w:id="59" w:author="Autor"/>
        </w:rPr>
      </w:pPr>
    </w:p>
    <w:p w14:paraId="0A9F6DA6" w14:textId="77777777" w:rsidR="002607DB" w:rsidRDefault="002607DB" w:rsidP="002607DB">
      <w:pPr>
        <w:rPr>
          <w:ins w:id="60" w:author="Autor"/>
        </w:rPr>
      </w:pPr>
    </w:p>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1C6A00">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1C6A00">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1C6A00">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267CF989" w:rsidR="006C4052" w:rsidRDefault="006C4052" w:rsidP="006C4052">
      <w:pPr>
        <w:spacing w:before="240"/>
        <w:jc w:val="both"/>
        <w:rPr>
          <w:rFonts w:eastAsia="Times New Roman"/>
        </w:rPr>
      </w:pPr>
      <w:r>
        <w:t>rozhodol tak, že v súlade s § 19 ods. 9 písm. b)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86EEC18"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w:t>
      </w:r>
      <w:commentRangeStart w:id="61"/>
      <w:r>
        <w:t xml:space="preserve">Uvedené overenie podmienok poskytovania príspevku nelimituje poskytovateľa alebo štatutárny orgán poskytovateľa v overovaní ich splnenia v prípadných ďalších konaniach v súvislosti so žiadosťou v súlade so zákonom o príspevku z EŠIF. </w:t>
      </w:r>
      <w:commentRangeEnd w:id="61"/>
      <w:r>
        <w:rPr>
          <w:rStyle w:val="Odkaznakomentr"/>
          <w:rFonts w:eastAsia="Times New Roman" w:cs="Times New Roman"/>
        </w:rPr>
        <w:commentReference w:id="61"/>
      </w:r>
      <w:r>
        <w:t>Žiadosť bola predmetom odborného hodnotenia, v rámci ktorého došlo k zníženiu počtu bodov z dôvodu, že .....</w:t>
      </w:r>
      <w:r>
        <w:rPr>
          <w:color w:val="FF0000"/>
          <w:sz w:val="18"/>
          <w:szCs w:val="18"/>
        </w:rPr>
        <w:t>(pozn. uviesť dôvody, pre ktoré došlo k zníženiu bodového hodnotenia)</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t xml:space="preserve"> Žiadosť v dôsledku aplikácie výberových kritérií..... </w:t>
      </w:r>
      <w:r>
        <w:rPr>
          <w:color w:val="FF0000"/>
          <w:sz w:val="18"/>
          <w:szCs w:val="18"/>
        </w:rPr>
        <w:t>(Pozn. uviesť špecifikáciu dôvodov)</w:t>
      </w:r>
      <w:r>
        <w:t xml:space="preserve">. </w:t>
      </w:r>
    </w:p>
    <w:p w14:paraId="43F88774" w14:textId="73F174A6" w:rsidR="006C4052" w:rsidRDefault="006C4052" w:rsidP="006C4052">
      <w:pPr>
        <w:spacing w:before="240"/>
        <w:jc w:val="both"/>
      </w:pPr>
      <w:r>
        <w:t xml:space="preserve">V rámci výzvy bol predložený počet žiadostí, ktoré svojou výškou schváleného nenávratného finančného príspevku presahovali výšku finančných prostriedkov určených na vyčerpanie </w:t>
      </w:r>
      <w:r>
        <w:lastRenderedPageBreak/>
        <w:t>vo</w:t>
      </w:r>
      <w:r w:rsidR="00725115">
        <w:t> </w:t>
      </w:r>
      <w:r>
        <w:t>výzve. Z dôvodu nedostatku finančných prostriedkov určených na vyčerpanie vo výzve rozhodol riadiaci orgán o neschválení žiadosti.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19299086" w14:textId="77777777" w:rsidR="00A60C15" w:rsidRDefault="006C4052" w:rsidP="00A60C15">
      <w:pPr>
        <w:spacing w:before="240"/>
        <w:jc w:val="both"/>
        <w:rPr>
          <w:ins w:id="62" w:author="Autor"/>
        </w:rPr>
      </w:pPr>
      <w:r>
        <w:rPr>
          <w:b/>
        </w:rPr>
        <w:t xml:space="preserve">Poučenie o opravnom prostriedku: </w:t>
      </w:r>
    </w:p>
    <w:p w14:paraId="0D59189F" w14:textId="2F77C11F" w:rsidR="00A60C15" w:rsidRDefault="00A60C15" w:rsidP="00A60C15">
      <w:pPr>
        <w:spacing w:before="240"/>
        <w:jc w:val="both"/>
        <w:rPr>
          <w:ins w:id="63" w:author="Autor"/>
        </w:rPr>
      </w:pPr>
      <w:r>
        <w:t xml:space="preserve">Proti tomuto rozhodnutiu </w:t>
      </w:r>
      <w:del w:id="64" w:author="Autor">
        <w:r w:rsidR="006C4052">
          <w:delText xml:space="preserve">nie </w:delText>
        </w:r>
      </w:del>
      <w:r>
        <w:t xml:space="preserve">je v súlade s § 22 </w:t>
      </w:r>
      <w:del w:id="65" w:author="Autor">
        <w:r w:rsidR="006C4052">
          <w:delText xml:space="preserve">ods. 7 písm. a) </w:delText>
        </w:r>
      </w:del>
      <w:r>
        <w:t xml:space="preserve">zákona </w:t>
      </w:r>
      <w:ins w:id="66" w:author="Autor">
        <w:r>
          <w:br/>
        </w:r>
      </w:ins>
      <w:r>
        <w:t>o</w:t>
      </w:r>
      <w:del w:id="67" w:author="Autor">
        <w:r w:rsidR="006C4052">
          <w:delText> </w:delText>
        </w:r>
      </w:del>
      <w:ins w:id="68" w:author="Autor">
        <w:r>
          <w:t xml:space="preserve"> </w:t>
        </w:r>
      </w:ins>
      <w:r>
        <w:t xml:space="preserve">príspevku z EŠIF možné podať odvolanie. </w:t>
      </w:r>
      <w:ins w:id="69" w:author="Autor">
        <w:r>
          <w:t>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ins>
    </w:p>
    <w:p w14:paraId="30715092" w14:textId="041B2848" w:rsidR="006C4052" w:rsidRDefault="006C4052" w:rsidP="00A60C15">
      <w:pPr>
        <w:spacing w:before="240"/>
        <w:jc w:val="both"/>
      </w:pPr>
      <w:r>
        <w:t>Žiadateľ je oprávnený podať podnet na preskúmanie rozhodnutia mimo odvolacieho konania v súlade s podmienkami uvedenými v § 24 zákona o príspevku z EŠIF.</w:t>
      </w:r>
    </w:p>
    <w:p w14:paraId="062CCC4E" w14:textId="77777777" w:rsidR="006C4052" w:rsidRDefault="006C4052" w:rsidP="006C4052">
      <w:pPr>
        <w:spacing w:before="240"/>
        <w:jc w:val="both"/>
        <w:rPr>
          <w:ins w:id="70" w:author="Autor"/>
        </w:rPr>
      </w:pPr>
      <w:r>
        <w:t>Toto rozhodnutie je preskúmateľné súdom.</w:t>
      </w:r>
    </w:p>
    <w:p w14:paraId="09074DE9" w14:textId="4347C927" w:rsidR="005D458D" w:rsidRDefault="005D458D" w:rsidP="005D458D">
      <w:pPr>
        <w:spacing w:before="240"/>
        <w:jc w:val="both"/>
        <w:rPr>
          <w:ins w:id="71" w:author="Autor"/>
        </w:rPr>
      </w:pPr>
      <w:ins w:id="72"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ins w:id="73" w:author="Autor"/>
          <w:color w:val="FF0000"/>
          <w:sz w:val="20"/>
          <w:szCs w:val="20"/>
        </w:rPr>
      </w:pPr>
      <w:ins w:id="74" w:author="Autor">
        <w:r>
          <w:t xml:space="preserve">  </w:t>
        </w:r>
        <w:r>
          <w:rPr>
            <w:color w:val="FF0000"/>
            <w:sz w:val="20"/>
            <w:szCs w:val="20"/>
          </w:rPr>
          <w:t>Pozn. Alternatíva č. 2 v prípade rozhodnutia vydávaného elektronicky:</w:t>
        </w:r>
      </w:ins>
    </w:p>
    <w:p w14:paraId="23BBF2A7" w14:textId="77777777" w:rsidR="005D458D" w:rsidRDefault="005D458D" w:rsidP="005D458D">
      <w:pPr>
        <w:pStyle w:val="Default"/>
        <w:rPr>
          <w:ins w:id="75" w:author="Autor"/>
          <w:color w:val="auto"/>
          <w:sz w:val="23"/>
          <w:szCs w:val="23"/>
          <w:vertAlign w:val="superscript"/>
        </w:rPr>
      </w:pPr>
      <w:ins w:id="76"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27644A58" w14:textId="77777777" w:rsidR="00EF3EDE" w:rsidRPr="00495696" w:rsidRDefault="00495696" w:rsidP="00725115">
      <w:pPr>
        <w:pageBreakBefore/>
        <w:rPr>
          <w:i/>
        </w:rPr>
      </w:pPr>
      <w:r w:rsidRPr="00495696">
        <w:rPr>
          <w:i/>
        </w:rPr>
        <w:lastRenderedPageBreak/>
        <w:t>Rozhodnutie o neschválení –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1C6A00">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1C6A00">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1C6A00">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133DD401" w:rsidR="006C4052" w:rsidRDefault="006C4052" w:rsidP="006C4052">
      <w:pPr>
        <w:spacing w:before="240"/>
        <w:jc w:val="both"/>
        <w:rPr>
          <w:rFonts w:eastAsia="Times New Roman"/>
        </w:rPr>
      </w:pPr>
      <w:r>
        <w:t>rozhodol tak, že v súlade s § 19 ods. 9 písm. a)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77777777" w:rsidR="006C4052" w:rsidRDefault="006C4052" w:rsidP="006C4052">
      <w:pPr>
        <w:spacing w:before="240"/>
        <w:jc w:val="both"/>
      </w:pPr>
      <w:r>
        <w:rPr>
          <w:color w:val="FF0000"/>
          <w:sz w:val="18"/>
          <w:szCs w:val="18"/>
        </w:rPr>
        <w:t>(Pozn. uviesť presnú identifikáciu podmienok poskytnutia príspevku, ktoré neboli splnené. 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77777777" w:rsidR="006C4052" w:rsidRDefault="006C4052" w:rsidP="006C4052">
      <w:pPr>
        <w:spacing w:before="240"/>
        <w:jc w:val="both"/>
        <w:rPr>
          <w:b/>
        </w:rPr>
      </w:pPr>
      <w:commentRangeStart w:id="77"/>
      <w:r>
        <w:lastRenderedPageBreak/>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77"/>
      <w:r>
        <w:rPr>
          <w:rStyle w:val="Odkaznakomentr"/>
          <w:rFonts w:eastAsia="Times New Roman" w:cs="Times New Roman"/>
        </w:rPr>
        <w:commentReference w:id="77"/>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5AFF27ED"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09AB9D05" w14:textId="77777777" w:rsidR="006C4052" w:rsidRDefault="006C4052" w:rsidP="006C4052">
      <w:pPr>
        <w:spacing w:before="240"/>
        <w:jc w:val="both"/>
      </w:pPr>
      <w:r>
        <w:t xml:space="preserve">Toto rozhodnutie je preskúmateľné súdom. </w:t>
      </w:r>
    </w:p>
    <w:p w14:paraId="10DE4D03" w14:textId="77777777" w:rsidR="005D458D" w:rsidRDefault="005D458D" w:rsidP="005D458D">
      <w:pPr>
        <w:spacing w:before="240"/>
        <w:jc w:val="both"/>
        <w:rPr>
          <w:ins w:id="78" w:author="Autor"/>
        </w:rPr>
      </w:pPr>
      <w:ins w:id="79" w:author="Autor">
        <w:r w:rsidRPr="00AD0FDB">
          <w:rPr>
            <w:color w:val="FF0000"/>
            <w:sz w:val="20"/>
            <w:szCs w:val="20"/>
          </w:rPr>
          <w:t>Pozn. Alternatíva č. 1</w:t>
        </w:r>
        <w:r>
          <w:t xml:space="preserve"> </w:t>
        </w:r>
        <w:r>
          <w:rPr>
            <w:color w:val="FF0000"/>
            <w:sz w:val="20"/>
            <w:szCs w:val="20"/>
          </w:rPr>
          <w:t xml:space="preserve"> v prípade písomného vyhotovenia rozhodnutia:</w:t>
        </w:r>
      </w:ins>
    </w:p>
    <w:p w14:paraId="71384C9A" w14:textId="77777777" w:rsidR="005D458D" w:rsidRDefault="005D458D" w:rsidP="006C4052">
      <w:pPr>
        <w:spacing w:before="240"/>
        <w:jc w:val="both"/>
        <w:rPr>
          <w:ins w:id="80" w:author="Autor"/>
        </w:rPr>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rPr>
          <w:ins w:id="81" w:author="Autor"/>
        </w:rPr>
      </w:pPr>
      <w:ins w:id="82" w:author="Autor">
        <w:r>
          <w:t xml:space="preserve"> </w:t>
        </w:r>
      </w:ins>
    </w:p>
    <w:p w14:paraId="579C467F" w14:textId="0A3D24DD" w:rsidR="005D458D" w:rsidRDefault="005D458D" w:rsidP="005D458D">
      <w:pPr>
        <w:spacing w:before="240"/>
        <w:jc w:val="both"/>
        <w:rPr>
          <w:ins w:id="83" w:author="Autor"/>
          <w:color w:val="FF0000"/>
          <w:sz w:val="20"/>
          <w:szCs w:val="20"/>
        </w:rPr>
      </w:pPr>
      <w:ins w:id="84" w:author="Autor">
        <w:r>
          <w:t xml:space="preserve"> </w:t>
        </w:r>
        <w:r>
          <w:rPr>
            <w:color w:val="FF0000"/>
            <w:sz w:val="20"/>
            <w:szCs w:val="20"/>
          </w:rPr>
          <w:t>Pozn. Alternatíva č. 2 v prípade rozhodnutia vydávaného elektronicky:</w:t>
        </w:r>
      </w:ins>
    </w:p>
    <w:p w14:paraId="21495AEB" w14:textId="77777777" w:rsidR="005D458D" w:rsidRDefault="005D458D" w:rsidP="005D458D">
      <w:pPr>
        <w:pStyle w:val="Default"/>
        <w:rPr>
          <w:ins w:id="85" w:author="Autor"/>
          <w:color w:val="auto"/>
          <w:sz w:val="23"/>
          <w:szCs w:val="23"/>
          <w:vertAlign w:val="superscript"/>
        </w:rPr>
      </w:pPr>
      <w:ins w:id="86" w:author="Autor">
        <w:r>
          <w:rPr>
            <w:color w:val="auto"/>
          </w:rPr>
          <w:t>(podpísané elektronicky v súlade so zákonom č. 305/2013 Z. z. o elektronickej podobe výkonu pôsobnosti orgánov verejnej moci a o zmene a doplnení niektorých zákonov (zákon o e-Governmente) v znení neskorších predpisov)</w:t>
        </w:r>
        <w:r>
          <w:rPr>
            <w:color w:val="auto"/>
            <w:sz w:val="23"/>
            <w:szCs w:val="23"/>
            <w:vertAlign w:val="superscript"/>
          </w:rPr>
          <w:t xml:space="preserve"> </w:t>
        </w:r>
      </w:ins>
    </w:p>
    <w:p w14:paraId="6E83B84B" w14:textId="4E50C7E0" w:rsidR="00EF3EDE" w:rsidRPr="001C6A00" w:rsidRDefault="00EF3EDE" w:rsidP="00EF3EDE">
      <w:pPr>
        <w:rPr>
          <w:b/>
        </w:rPr>
      </w:pPr>
    </w:p>
    <w:sectPr w:rsidR="00EF3EDE" w:rsidRPr="001C6A00" w:rsidSect="00473B7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1" w:author="Autor" w:initials="A">
    <w:p w14:paraId="5F55FAAD"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77" w:author="Autor" w:initials="A">
    <w:p w14:paraId="17E8061F"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5FAAD"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F1779" w14:textId="77777777" w:rsidR="00F8719C" w:rsidRDefault="00F8719C" w:rsidP="00913053">
      <w:pPr>
        <w:spacing w:after="0" w:line="240" w:lineRule="auto"/>
      </w:pPr>
      <w:r>
        <w:separator/>
      </w:r>
    </w:p>
  </w:endnote>
  <w:endnote w:type="continuationSeparator" w:id="0">
    <w:p w14:paraId="6223F18F" w14:textId="77777777" w:rsidR="00F8719C" w:rsidRDefault="00F8719C" w:rsidP="00913053">
      <w:pPr>
        <w:spacing w:after="0" w:line="240" w:lineRule="auto"/>
      </w:pPr>
      <w:r>
        <w:continuationSeparator/>
      </w:r>
    </w:p>
  </w:endnote>
  <w:endnote w:type="continuationNotice" w:id="1">
    <w:p w14:paraId="73D814D8" w14:textId="77777777" w:rsidR="00F8719C" w:rsidRDefault="00F871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4EE9B" w14:textId="77777777" w:rsidR="009145B9" w:rsidRDefault="009145B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77777777" w:rsidR="00A57DED" w:rsidRDefault="00A57DED" w:rsidP="00A57DED">
    <w:pPr>
      <w:pStyle w:val="Pta"/>
      <w:jc w:val="right"/>
    </w:pPr>
    <w:r w:rsidRPr="00627EA3">
      <w:rPr>
        <w:noProof/>
      </w:rPr>
      <mc:AlternateContent>
        <mc:Choice Requires="wps">
          <w:drawing>
            <wp:anchor distT="0" distB="0" distL="114300" distR="114300" simplePos="0" relativeHeight="25166080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9C48F59"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7DE04BC0" w:rsidR="00A57DED" w:rsidRDefault="00A57DED" w:rsidP="00A57DED">
    <w:pPr>
      <w:pStyle w:val="Pta"/>
      <w:jc w:val="right"/>
    </w:pPr>
    <w:r w:rsidRPr="00627EA3">
      <w:rPr>
        <w:noProof/>
      </w:rPr>
      <w:drawing>
        <wp:anchor distT="0" distB="0" distL="114300" distR="114300" simplePos="0" relativeHeight="251668992"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A458D">
          <w:rPr>
            <w:noProof/>
          </w:rPr>
          <w:t>11</w:t>
        </w:r>
        <w:r>
          <w:fldChar w:fldCharType="end"/>
        </w:r>
      </w:sdtContent>
    </w:sdt>
  </w:p>
  <w:p w14:paraId="74B87DC3" w14:textId="77777777" w:rsidR="00EF3EDE" w:rsidRDefault="00EF3EDE" w:rsidP="001C6A00">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EDD7F" w14:textId="77777777" w:rsidR="009145B9" w:rsidRDefault="009145B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9A454" w14:textId="77777777" w:rsidR="00F8719C" w:rsidRDefault="00F8719C" w:rsidP="00913053">
      <w:pPr>
        <w:spacing w:after="0" w:line="240" w:lineRule="auto"/>
      </w:pPr>
      <w:r>
        <w:separator/>
      </w:r>
    </w:p>
  </w:footnote>
  <w:footnote w:type="continuationSeparator" w:id="0">
    <w:p w14:paraId="1C38FC64" w14:textId="77777777" w:rsidR="00F8719C" w:rsidRDefault="00F8719C" w:rsidP="00913053">
      <w:pPr>
        <w:spacing w:after="0" w:line="240" w:lineRule="auto"/>
      </w:pPr>
      <w:r>
        <w:continuationSeparator/>
      </w:r>
    </w:p>
  </w:footnote>
  <w:footnote w:type="continuationNotice" w:id="1">
    <w:p w14:paraId="50CFCA8E" w14:textId="77777777" w:rsidR="00F8719C" w:rsidRDefault="00F871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B727" w14:textId="77777777" w:rsidR="009145B9" w:rsidRDefault="009145B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176B04D8" w:rsidR="00A57DED" w:rsidRDefault="00A57DED" w:rsidP="00A57DED">
    <w:pPr>
      <w:pStyle w:val="Hlavika"/>
    </w:pPr>
    <w:r>
      <w:rPr>
        <w:noProof/>
      </w:rPr>
      <mc:AlternateContent>
        <mc:Choice Requires="wps">
          <w:drawing>
            <wp:anchor distT="0" distB="0" distL="114300" distR="114300" simplePos="0" relativeHeight="251651584"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873FC2E"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8-10-31T00:00:00Z">
        <w:dateFormat w:val="dd.MM.yyyy"/>
        <w:lid w:val="sk-SK"/>
        <w:storeMappedDataAs w:val="dateTime"/>
        <w:calendar w:val="gregorian"/>
      </w:date>
    </w:sdtPr>
    <w:sdtEndPr/>
    <w:sdtContent>
      <w:p w14:paraId="15D3CE4B" w14:textId="77777777" w:rsidR="00A57DED" w:rsidRPr="00627EA3" w:rsidRDefault="00950F81" w:rsidP="00A57DED">
        <w:pPr>
          <w:pStyle w:val="Hlavika"/>
          <w:jc w:val="right"/>
        </w:pPr>
        <w:r>
          <w:rPr>
            <w:szCs w:val="20"/>
          </w:rPr>
          <w:t>31.10.2018</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8FA6D" w14:textId="0B5E8ACA" w:rsidR="009145B9" w:rsidRDefault="009145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16F48"/>
    <w:rsid w:val="00021FFB"/>
    <w:rsid w:val="00027881"/>
    <w:rsid w:val="0004026E"/>
    <w:rsid w:val="0005315C"/>
    <w:rsid w:val="000531E0"/>
    <w:rsid w:val="00055EFA"/>
    <w:rsid w:val="000614E5"/>
    <w:rsid w:val="00062525"/>
    <w:rsid w:val="00071B7E"/>
    <w:rsid w:val="00074D03"/>
    <w:rsid w:val="0008055A"/>
    <w:rsid w:val="00090E1D"/>
    <w:rsid w:val="00096E0E"/>
    <w:rsid w:val="000B055C"/>
    <w:rsid w:val="000B1764"/>
    <w:rsid w:val="000D042F"/>
    <w:rsid w:val="000D1603"/>
    <w:rsid w:val="000D6B14"/>
    <w:rsid w:val="000E20DC"/>
    <w:rsid w:val="000E6FEA"/>
    <w:rsid w:val="000F127F"/>
    <w:rsid w:val="000F77AB"/>
    <w:rsid w:val="00101BD5"/>
    <w:rsid w:val="00105536"/>
    <w:rsid w:val="00111F4E"/>
    <w:rsid w:val="00116265"/>
    <w:rsid w:val="00132FD2"/>
    <w:rsid w:val="0013668D"/>
    <w:rsid w:val="00151ED4"/>
    <w:rsid w:val="00153B26"/>
    <w:rsid w:val="00154F86"/>
    <w:rsid w:val="00162B18"/>
    <w:rsid w:val="00163CAA"/>
    <w:rsid w:val="00171832"/>
    <w:rsid w:val="00171C21"/>
    <w:rsid w:val="00172866"/>
    <w:rsid w:val="00180B6E"/>
    <w:rsid w:val="001818DB"/>
    <w:rsid w:val="00181D29"/>
    <w:rsid w:val="001A0E4F"/>
    <w:rsid w:val="001B32ED"/>
    <w:rsid w:val="001B74F4"/>
    <w:rsid w:val="001C6A00"/>
    <w:rsid w:val="001D36E7"/>
    <w:rsid w:val="001E0991"/>
    <w:rsid w:val="001E2DE2"/>
    <w:rsid w:val="001E5445"/>
    <w:rsid w:val="001F1689"/>
    <w:rsid w:val="001F1894"/>
    <w:rsid w:val="001F51A7"/>
    <w:rsid w:val="00204252"/>
    <w:rsid w:val="002072CD"/>
    <w:rsid w:val="002101B3"/>
    <w:rsid w:val="00214B92"/>
    <w:rsid w:val="00223F69"/>
    <w:rsid w:val="002240CE"/>
    <w:rsid w:val="0023190C"/>
    <w:rsid w:val="0024066F"/>
    <w:rsid w:val="0024137B"/>
    <w:rsid w:val="00245B88"/>
    <w:rsid w:val="00246CA1"/>
    <w:rsid w:val="0024799D"/>
    <w:rsid w:val="002554FD"/>
    <w:rsid w:val="002607DB"/>
    <w:rsid w:val="00261B19"/>
    <w:rsid w:val="00262349"/>
    <w:rsid w:val="00265D54"/>
    <w:rsid w:val="00267508"/>
    <w:rsid w:val="00274F04"/>
    <w:rsid w:val="00291AFC"/>
    <w:rsid w:val="002B20D8"/>
    <w:rsid w:val="002B60FE"/>
    <w:rsid w:val="002C6690"/>
    <w:rsid w:val="002D4D5B"/>
    <w:rsid w:val="002E4214"/>
    <w:rsid w:val="002E4D76"/>
    <w:rsid w:val="00304D78"/>
    <w:rsid w:val="00315FAE"/>
    <w:rsid w:val="00316CF6"/>
    <w:rsid w:val="003205B4"/>
    <w:rsid w:val="00322461"/>
    <w:rsid w:val="003257BE"/>
    <w:rsid w:val="00330133"/>
    <w:rsid w:val="003307DE"/>
    <w:rsid w:val="00336C47"/>
    <w:rsid w:val="003377A7"/>
    <w:rsid w:val="00347FAD"/>
    <w:rsid w:val="00353A0F"/>
    <w:rsid w:val="00357F46"/>
    <w:rsid w:val="00363792"/>
    <w:rsid w:val="00364334"/>
    <w:rsid w:val="00367E54"/>
    <w:rsid w:val="00371BD5"/>
    <w:rsid w:val="00375618"/>
    <w:rsid w:val="00375C04"/>
    <w:rsid w:val="003767BF"/>
    <w:rsid w:val="003A458D"/>
    <w:rsid w:val="003A6622"/>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401A1"/>
    <w:rsid w:val="004424F1"/>
    <w:rsid w:val="0046711F"/>
    <w:rsid w:val="00470481"/>
    <w:rsid w:val="00473228"/>
    <w:rsid w:val="00473B77"/>
    <w:rsid w:val="00475BE1"/>
    <w:rsid w:val="0047601E"/>
    <w:rsid w:val="004813C2"/>
    <w:rsid w:val="004854D1"/>
    <w:rsid w:val="00495696"/>
    <w:rsid w:val="004973EB"/>
    <w:rsid w:val="004A01F2"/>
    <w:rsid w:val="004A45BD"/>
    <w:rsid w:val="004A6242"/>
    <w:rsid w:val="004B2FC2"/>
    <w:rsid w:val="004C41D4"/>
    <w:rsid w:val="004C7191"/>
    <w:rsid w:val="004E2108"/>
    <w:rsid w:val="004F488C"/>
    <w:rsid w:val="004F75FD"/>
    <w:rsid w:val="005000FA"/>
    <w:rsid w:val="00503BA9"/>
    <w:rsid w:val="00511DE9"/>
    <w:rsid w:val="00513153"/>
    <w:rsid w:val="0051711E"/>
    <w:rsid w:val="00517659"/>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91D77"/>
    <w:rsid w:val="00591FAF"/>
    <w:rsid w:val="00592C30"/>
    <w:rsid w:val="00594A85"/>
    <w:rsid w:val="00595BE1"/>
    <w:rsid w:val="005A6828"/>
    <w:rsid w:val="005A6E96"/>
    <w:rsid w:val="005D04F8"/>
    <w:rsid w:val="005D458D"/>
    <w:rsid w:val="005D5CFC"/>
    <w:rsid w:val="005E2535"/>
    <w:rsid w:val="005F1DB1"/>
    <w:rsid w:val="005F312B"/>
    <w:rsid w:val="005F6571"/>
    <w:rsid w:val="00601AB2"/>
    <w:rsid w:val="006047B5"/>
    <w:rsid w:val="00605484"/>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91642"/>
    <w:rsid w:val="00694B40"/>
    <w:rsid w:val="00695505"/>
    <w:rsid w:val="006A2597"/>
    <w:rsid w:val="006A7B1A"/>
    <w:rsid w:val="006B45DE"/>
    <w:rsid w:val="006C207C"/>
    <w:rsid w:val="006C4052"/>
    <w:rsid w:val="006D115B"/>
    <w:rsid w:val="006D31CD"/>
    <w:rsid w:val="006E032F"/>
    <w:rsid w:val="006E1387"/>
    <w:rsid w:val="006F10EB"/>
    <w:rsid w:val="00700482"/>
    <w:rsid w:val="00703A0C"/>
    <w:rsid w:val="00707339"/>
    <w:rsid w:val="0072019A"/>
    <w:rsid w:val="00725115"/>
    <w:rsid w:val="007300D5"/>
    <w:rsid w:val="00735F3B"/>
    <w:rsid w:val="00737A35"/>
    <w:rsid w:val="0075244A"/>
    <w:rsid w:val="00752F3B"/>
    <w:rsid w:val="00761054"/>
    <w:rsid w:val="00763123"/>
    <w:rsid w:val="00770B11"/>
    <w:rsid w:val="0077544F"/>
    <w:rsid w:val="0078666F"/>
    <w:rsid w:val="00791C50"/>
    <w:rsid w:val="007A172B"/>
    <w:rsid w:val="007A2280"/>
    <w:rsid w:val="007A4A38"/>
    <w:rsid w:val="007A5642"/>
    <w:rsid w:val="007A5984"/>
    <w:rsid w:val="007B0121"/>
    <w:rsid w:val="007B1785"/>
    <w:rsid w:val="007B18C2"/>
    <w:rsid w:val="007B5C28"/>
    <w:rsid w:val="007C77BB"/>
    <w:rsid w:val="007D4F82"/>
    <w:rsid w:val="007E02C5"/>
    <w:rsid w:val="007E0633"/>
    <w:rsid w:val="007E73FB"/>
    <w:rsid w:val="007F3091"/>
    <w:rsid w:val="007F44D1"/>
    <w:rsid w:val="00804A1D"/>
    <w:rsid w:val="00806716"/>
    <w:rsid w:val="008134CC"/>
    <w:rsid w:val="00814B5A"/>
    <w:rsid w:val="00826666"/>
    <w:rsid w:val="00844B9F"/>
    <w:rsid w:val="008474C5"/>
    <w:rsid w:val="00853805"/>
    <w:rsid w:val="00856CF8"/>
    <w:rsid w:val="0085713F"/>
    <w:rsid w:val="0087262F"/>
    <w:rsid w:val="0087446C"/>
    <w:rsid w:val="00877049"/>
    <w:rsid w:val="008774BD"/>
    <w:rsid w:val="008819D0"/>
    <w:rsid w:val="00883EC0"/>
    <w:rsid w:val="0089228B"/>
    <w:rsid w:val="008A7DBF"/>
    <w:rsid w:val="008B0687"/>
    <w:rsid w:val="008C1C29"/>
    <w:rsid w:val="008D3914"/>
    <w:rsid w:val="008E5E47"/>
    <w:rsid w:val="008F0231"/>
    <w:rsid w:val="008F38EB"/>
    <w:rsid w:val="00902BA0"/>
    <w:rsid w:val="00903269"/>
    <w:rsid w:val="00912A48"/>
    <w:rsid w:val="00913053"/>
    <w:rsid w:val="009145B9"/>
    <w:rsid w:val="00914CC0"/>
    <w:rsid w:val="00916EA1"/>
    <w:rsid w:val="00924AF3"/>
    <w:rsid w:val="00934313"/>
    <w:rsid w:val="00944BAA"/>
    <w:rsid w:val="00950F81"/>
    <w:rsid w:val="0097579D"/>
    <w:rsid w:val="00977107"/>
    <w:rsid w:val="00982646"/>
    <w:rsid w:val="00997681"/>
    <w:rsid w:val="009A01C5"/>
    <w:rsid w:val="009A73BC"/>
    <w:rsid w:val="009B44B8"/>
    <w:rsid w:val="009B6351"/>
    <w:rsid w:val="009C21FF"/>
    <w:rsid w:val="009C2A72"/>
    <w:rsid w:val="009D063D"/>
    <w:rsid w:val="009E3751"/>
    <w:rsid w:val="009E707D"/>
    <w:rsid w:val="009F0E5C"/>
    <w:rsid w:val="009F1EB3"/>
    <w:rsid w:val="009F3159"/>
    <w:rsid w:val="009F5068"/>
    <w:rsid w:val="009F7E62"/>
    <w:rsid w:val="00A07EFF"/>
    <w:rsid w:val="00A143A2"/>
    <w:rsid w:val="00A14DC0"/>
    <w:rsid w:val="00A168A5"/>
    <w:rsid w:val="00A26B75"/>
    <w:rsid w:val="00A33765"/>
    <w:rsid w:val="00A4409E"/>
    <w:rsid w:val="00A57DED"/>
    <w:rsid w:val="00A60C15"/>
    <w:rsid w:val="00A6695C"/>
    <w:rsid w:val="00A72107"/>
    <w:rsid w:val="00A7239E"/>
    <w:rsid w:val="00A738D4"/>
    <w:rsid w:val="00A74A7A"/>
    <w:rsid w:val="00A9035D"/>
    <w:rsid w:val="00A90A7D"/>
    <w:rsid w:val="00A921CA"/>
    <w:rsid w:val="00A979CD"/>
    <w:rsid w:val="00AA11B9"/>
    <w:rsid w:val="00AA2F7F"/>
    <w:rsid w:val="00AC5C8A"/>
    <w:rsid w:val="00AC6FEE"/>
    <w:rsid w:val="00AD0FDB"/>
    <w:rsid w:val="00AD1103"/>
    <w:rsid w:val="00AD1D78"/>
    <w:rsid w:val="00AD24A2"/>
    <w:rsid w:val="00AE213F"/>
    <w:rsid w:val="00AE29B0"/>
    <w:rsid w:val="00AE313B"/>
    <w:rsid w:val="00AE7415"/>
    <w:rsid w:val="00AF25FD"/>
    <w:rsid w:val="00AF2B1B"/>
    <w:rsid w:val="00AF6FCF"/>
    <w:rsid w:val="00B105E7"/>
    <w:rsid w:val="00B10AD1"/>
    <w:rsid w:val="00B13F1C"/>
    <w:rsid w:val="00B20F5B"/>
    <w:rsid w:val="00B2139A"/>
    <w:rsid w:val="00B217D2"/>
    <w:rsid w:val="00B23811"/>
    <w:rsid w:val="00B27CBF"/>
    <w:rsid w:val="00B318E4"/>
    <w:rsid w:val="00B42A84"/>
    <w:rsid w:val="00B52FE1"/>
    <w:rsid w:val="00B54DC3"/>
    <w:rsid w:val="00B66F4A"/>
    <w:rsid w:val="00B708D0"/>
    <w:rsid w:val="00B7473D"/>
    <w:rsid w:val="00B74F6A"/>
    <w:rsid w:val="00B778A6"/>
    <w:rsid w:val="00B81793"/>
    <w:rsid w:val="00B84099"/>
    <w:rsid w:val="00B8571D"/>
    <w:rsid w:val="00B85C04"/>
    <w:rsid w:val="00BA0E31"/>
    <w:rsid w:val="00BA5672"/>
    <w:rsid w:val="00BA7202"/>
    <w:rsid w:val="00BC4E07"/>
    <w:rsid w:val="00BC58FD"/>
    <w:rsid w:val="00BC65F1"/>
    <w:rsid w:val="00BC7017"/>
    <w:rsid w:val="00BD296D"/>
    <w:rsid w:val="00BD44CA"/>
    <w:rsid w:val="00BD71B7"/>
    <w:rsid w:val="00BE250A"/>
    <w:rsid w:val="00BE5BF1"/>
    <w:rsid w:val="00BF08BF"/>
    <w:rsid w:val="00C106D4"/>
    <w:rsid w:val="00C146FE"/>
    <w:rsid w:val="00C17150"/>
    <w:rsid w:val="00C21AF7"/>
    <w:rsid w:val="00C243F5"/>
    <w:rsid w:val="00C247A2"/>
    <w:rsid w:val="00C32D15"/>
    <w:rsid w:val="00C33C11"/>
    <w:rsid w:val="00C45D98"/>
    <w:rsid w:val="00C501FE"/>
    <w:rsid w:val="00C52F5C"/>
    <w:rsid w:val="00C571C4"/>
    <w:rsid w:val="00C61324"/>
    <w:rsid w:val="00C616F1"/>
    <w:rsid w:val="00C62ADA"/>
    <w:rsid w:val="00C62F56"/>
    <w:rsid w:val="00C7477D"/>
    <w:rsid w:val="00C75923"/>
    <w:rsid w:val="00C808F4"/>
    <w:rsid w:val="00C86135"/>
    <w:rsid w:val="00CB295F"/>
    <w:rsid w:val="00CB4AEC"/>
    <w:rsid w:val="00CC2E5D"/>
    <w:rsid w:val="00CC45FD"/>
    <w:rsid w:val="00CC66A4"/>
    <w:rsid w:val="00CD1A41"/>
    <w:rsid w:val="00CD7D64"/>
    <w:rsid w:val="00CE6446"/>
    <w:rsid w:val="00CF1725"/>
    <w:rsid w:val="00CF3066"/>
    <w:rsid w:val="00D0740E"/>
    <w:rsid w:val="00D164FD"/>
    <w:rsid w:val="00D24217"/>
    <w:rsid w:val="00D24640"/>
    <w:rsid w:val="00D323DA"/>
    <w:rsid w:val="00D46909"/>
    <w:rsid w:val="00D47731"/>
    <w:rsid w:val="00D52DAA"/>
    <w:rsid w:val="00D66250"/>
    <w:rsid w:val="00D70A1F"/>
    <w:rsid w:val="00D71EA7"/>
    <w:rsid w:val="00D77918"/>
    <w:rsid w:val="00D813F7"/>
    <w:rsid w:val="00D84FE7"/>
    <w:rsid w:val="00D86C64"/>
    <w:rsid w:val="00D94C89"/>
    <w:rsid w:val="00DA5D6B"/>
    <w:rsid w:val="00DB0B5F"/>
    <w:rsid w:val="00DB3D85"/>
    <w:rsid w:val="00DB6F78"/>
    <w:rsid w:val="00DD4A6F"/>
    <w:rsid w:val="00DD7CC0"/>
    <w:rsid w:val="00DF095A"/>
    <w:rsid w:val="00E00D08"/>
    <w:rsid w:val="00E02F15"/>
    <w:rsid w:val="00E03A17"/>
    <w:rsid w:val="00E03C10"/>
    <w:rsid w:val="00E12D92"/>
    <w:rsid w:val="00E13E8F"/>
    <w:rsid w:val="00E13FF0"/>
    <w:rsid w:val="00E16CE0"/>
    <w:rsid w:val="00E2148B"/>
    <w:rsid w:val="00E264A5"/>
    <w:rsid w:val="00E26B2C"/>
    <w:rsid w:val="00E41994"/>
    <w:rsid w:val="00E43412"/>
    <w:rsid w:val="00E4769E"/>
    <w:rsid w:val="00E56E0B"/>
    <w:rsid w:val="00E579E4"/>
    <w:rsid w:val="00E600E4"/>
    <w:rsid w:val="00E743AA"/>
    <w:rsid w:val="00E7513E"/>
    <w:rsid w:val="00E80DB3"/>
    <w:rsid w:val="00E823C0"/>
    <w:rsid w:val="00E85500"/>
    <w:rsid w:val="00E86D6A"/>
    <w:rsid w:val="00E8776D"/>
    <w:rsid w:val="00E87B03"/>
    <w:rsid w:val="00EA12C7"/>
    <w:rsid w:val="00EA3BE8"/>
    <w:rsid w:val="00EA75E1"/>
    <w:rsid w:val="00EB07AC"/>
    <w:rsid w:val="00EB17F4"/>
    <w:rsid w:val="00EB190B"/>
    <w:rsid w:val="00EB4A93"/>
    <w:rsid w:val="00EC0ABA"/>
    <w:rsid w:val="00EC3507"/>
    <w:rsid w:val="00ED0AC2"/>
    <w:rsid w:val="00ED2BCD"/>
    <w:rsid w:val="00ED366F"/>
    <w:rsid w:val="00EE0E8C"/>
    <w:rsid w:val="00EF3EDE"/>
    <w:rsid w:val="00EF57B8"/>
    <w:rsid w:val="00F01B95"/>
    <w:rsid w:val="00F03653"/>
    <w:rsid w:val="00F05A80"/>
    <w:rsid w:val="00F145AE"/>
    <w:rsid w:val="00F147E9"/>
    <w:rsid w:val="00F22325"/>
    <w:rsid w:val="00F22CA7"/>
    <w:rsid w:val="00F25108"/>
    <w:rsid w:val="00F25E88"/>
    <w:rsid w:val="00F32755"/>
    <w:rsid w:val="00F353B0"/>
    <w:rsid w:val="00F361EE"/>
    <w:rsid w:val="00F46735"/>
    <w:rsid w:val="00F50FEB"/>
    <w:rsid w:val="00F51851"/>
    <w:rsid w:val="00F5405B"/>
    <w:rsid w:val="00F54A88"/>
    <w:rsid w:val="00F715AC"/>
    <w:rsid w:val="00F74F02"/>
    <w:rsid w:val="00F76307"/>
    <w:rsid w:val="00F84B30"/>
    <w:rsid w:val="00F8719C"/>
    <w:rsid w:val="00F954EE"/>
    <w:rsid w:val="00F96450"/>
    <w:rsid w:val="00F9736B"/>
    <w:rsid w:val="00FA24FE"/>
    <w:rsid w:val="00FA475D"/>
    <w:rsid w:val="00FA7072"/>
    <w:rsid w:val="00FA771D"/>
    <w:rsid w:val="00FC4E92"/>
    <w:rsid w:val="00FD028A"/>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Zstupntext"/>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A698C"/>
    <w:rsid w:val="000B21B2"/>
    <w:rsid w:val="000F6267"/>
    <w:rsid w:val="00160874"/>
    <w:rsid w:val="001A499C"/>
    <w:rsid w:val="001D22EB"/>
    <w:rsid w:val="001E2BD1"/>
    <w:rsid w:val="00242725"/>
    <w:rsid w:val="002E2AFE"/>
    <w:rsid w:val="002E40CC"/>
    <w:rsid w:val="00333466"/>
    <w:rsid w:val="003812D1"/>
    <w:rsid w:val="003C4DFF"/>
    <w:rsid w:val="003D0FFB"/>
    <w:rsid w:val="00454E35"/>
    <w:rsid w:val="004914AF"/>
    <w:rsid w:val="00493CFB"/>
    <w:rsid w:val="00494BF4"/>
    <w:rsid w:val="00523C28"/>
    <w:rsid w:val="00550A71"/>
    <w:rsid w:val="005565FB"/>
    <w:rsid w:val="00630732"/>
    <w:rsid w:val="00650DE8"/>
    <w:rsid w:val="006651B7"/>
    <w:rsid w:val="006A06D1"/>
    <w:rsid w:val="00734D81"/>
    <w:rsid w:val="007732CC"/>
    <w:rsid w:val="007C4B77"/>
    <w:rsid w:val="007F7AAC"/>
    <w:rsid w:val="0081508E"/>
    <w:rsid w:val="008554A0"/>
    <w:rsid w:val="008813F6"/>
    <w:rsid w:val="008E6C58"/>
    <w:rsid w:val="009D64C1"/>
    <w:rsid w:val="009E7B41"/>
    <w:rsid w:val="00A17B73"/>
    <w:rsid w:val="00A721EB"/>
    <w:rsid w:val="00A95E59"/>
    <w:rsid w:val="00AD5171"/>
    <w:rsid w:val="00B76A2E"/>
    <w:rsid w:val="00BA02AE"/>
    <w:rsid w:val="00C05849"/>
    <w:rsid w:val="00C327EA"/>
    <w:rsid w:val="00C3607A"/>
    <w:rsid w:val="00C41DC2"/>
    <w:rsid w:val="00CC782A"/>
    <w:rsid w:val="00D46559"/>
    <w:rsid w:val="00D63FF0"/>
    <w:rsid w:val="00D80865"/>
    <w:rsid w:val="00DB65CB"/>
    <w:rsid w:val="00E00880"/>
    <w:rsid w:val="00E476BA"/>
    <w:rsid w:val="00E62E3D"/>
    <w:rsid w:val="00F47451"/>
    <w:rsid w:val="00F730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76A2E"/>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03FCF-F601-4651-ACFE-2932A07B6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3417</Words>
  <Characters>19477</Characters>
  <Application>Microsoft Office Word</Application>
  <DocSecurity>0</DocSecurity>
  <Lines>162</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2018-10-12T07:21:00Z</dcterms:created>
  <dcterms:modified xsi:type="dcterms:W3CDTF">2019-07-02T12:14:00Z</dcterms:modified>
</cp:coreProperties>
</file>